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170"/>
        <w:gridCol w:w="6390"/>
      </w:tblGrid>
      <w:tr w:rsidR="00067FE2" w14:paraId="16E3CD8E" w14:textId="77777777" w:rsidTr="00C76A2C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9F6C8F" w14:textId="77777777" w:rsidR="00067FE2" w:rsidRDefault="00067FE2" w:rsidP="00B13849">
            <w:pPr>
              <w:pStyle w:val="Header"/>
              <w:spacing w:before="120" w:after="120"/>
            </w:pPr>
            <w:r>
              <w:t>N</w:t>
            </w:r>
            <w:r w:rsidR="00C76A2C">
              <w:t>OG</w:t>
            </w:r>
            <w:r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471A8" w14:textId="1608F151" w:rsidR="00067FE2" w:rsidRDefault="00F108C8" w:rsidP="002C208F">
            <w:pPr>
              <w:pStyle w:val="Header"/>
              <w:jc w:val="center"/>
            </w:pPr>
            <w:hyperlink r:id="rId8" w:history="1">
              <w:r w:rsidRPr="00F108C8">
                <w:rPr>
                  <w:rStyle w:val="Hyperlink"/>
                </w:rPr>
                <w:t>279</w:t>
              </w:r>
            </w:hyperlink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590D59" w14:textId="77777777" w:rsidR="00067FE2" w:rsidRDefault="00C76A2C" w:rsidP="00C76A2C">
            <w:pPr>
              <w:pStyle w:val="Header"/>
            </w:pPr>
            <w:r>
              <w:t>NOG</w:t>
            </w:r>
            <w:r w:rsidR="00067FE2">
              <w:t>R</w:t>
            </w:r>
            <w:r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52620EEF" w14:textId="319ED37A" w:rsidR="00067FE2" w:rsidRDefault="00506EDA" w:rsidP="00F44236">
            <w:pPr>
              <w:pStyle w:val="Header"/>
            </w:pPr>
            <w:bookmarkStart w:id="0" w:name="_Hlk203665107"/>
            <w:r w:rsidRPr="00506EDA">
              <w:t>Deadline Extensions for Recording Equipment Installation</w:t>
            </w:r>
            <w:bookmarkEnd w:id="0"/>
          </w:p>
        </w:tc>
      </w:tr>
      <w:tr w:rsidR="00067FE2" w:rsidRPr="00E01925" w14:paraId="3288B1C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517530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1C09798C" w14:textId="0463A3F8" w:rsidR="00067FE2" w:rsidRPr="00E01925" w:rsidRDefault="004F5497" w:rsidP="00F44236">
            <w:pPr>
              <w:pStyle w:val="NormalArial"/>
            </w:pPr>
            <w:r>
              <w:t xml:space="preserve">July </w:t>
            </w:r>
            <w:r w:rsidR="00F108C8">
              <w:t>23</w:t>
            </w:r>
            <w:r>
              <w:t>, 2025</w:t>
            </w:r>
          </w:p>
        </w:tc>
      </w:tr>
      <w:tr w:rsidR="00067FE2" w14:paraId="36DE136A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19B2F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31E4C" w14:textId="77777777" w:rsidR="00067FE2" w:rsidRDefault="00067FE2" w:rsidP="00F44236">
            <w:pPr>
              <w:pStyle w:val="NormalArial"/>
            </w:pPr>
          </w:p>
        </w:tc>
      </w:tr>
      <w:tr w:rsidR="009D17F0" w14:paraId="4E33B974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9BA021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6D5AC490" w14:textId="1C881990" w:rsidR="009D17F0" w:rsidRPr="00FB509B" w:rsidRDefault="004F5497" w:rsidP="00F44236">
            <w:pPr>
              <w:pStyle w:val="NormalArial"/>
            </w:pPr>
            <w:r>
              <w:t>Normal</w:t>
            </w:r>
          </w:p>
        </w:tc>
      </w:tr>
      <w:tr w:rsidR="009D17F0" w14:paraId="06140097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5E8729" w14:textId="77777777" w:rsidR="009D17F0" w:rsidRDefault="0007682E" w:rsidP="002C208F">
            <w:pPr>
              <w:pStyle w:val="Header"/>
              <w:spacing w:before="120" w:after="120"/>
            </w:pPr>
            <w:r>
              <w:t xml:space="preserve">Nodal </w:t>
            </w:r>
            <w:r w:rsidR="00C76A2C">
              <w:t>Operating Guide</w:t>
            </w:r>
            <w:r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1273F894" w14:textId="3C4845C2" w:rsidR="008C4987" w:rsidRPr="00FB509B" w:rsidRDefault="008C4987" w:rsidP="008C6E80">
            <w:pPr>
              <w:pStyle w:val="NormalArial"/>
              <w:spacing w:before="120" w:after="120"/>
            </w:pPr>
            <w:r w:rsidRPr="008C4987">
              <w:t>6.1.4</w:t>
            </w:r>
            <w:r w:rsidR="00592FA4">
              <w:t>,</w:t>
            </w:r>
            <w:r w:rsidRPr="008C4987">
              <w:tab/>
              <w:t>Fault Recording, Sequence of Events Recording, and Phasor Measurement Unit Requirements for Inverter-Based Resources (IBRs)</w:t>
            </w:r>
          </w:p>
        </w:tc>
      </w:tr>
      <w:tr w:rsidR="00C9766A" w14:paraId="289A3DA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674485" w14:textId="77777777" w:rsidR="00C9766A" w:rsidRDefault="00625E5D" w:rsidP="002C208F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CBC8DD7" w14:textId="3523B7C7" w:rsidR="00C9766A" w:rsidRPr="00FB509B" w:rsidRDefault="00577966" w:rsidP="00C76A2C">
            <w:pPr>
              <w:pStyle w:val="NormalArial"/>
            </w:pPr>
            <w:r>
              <w:t>None</w:t>
            </w:r>
          </w:p>
        </w:tc>
      </w:tr>
      <w:tr w:rsidR="009D17F0" w14:paraId="01704E7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D2E7A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62CD83D" w14:textId="1A1D9E44" w:rsidR="009D17F0" w:rsidRPr="00FB509B" w:rsidRDefault="00506EDA" w:rsidP="002C208F">
            <w:pPr>
              <w:pStyle w:val="NormalArial"/>
              <w:spacing w:before="120" w:after="120"/>
            </w:pPr>
            <w:r w:rsidRPr="00506EDA">
              <w:t xml:space="preserve">This Nodal Operating Guide Revision Request (NOGRR) </w:t>
            </w:r>
            <w:r w:rsidR="008A352C">
              <w:t xml:space="preserve">modifies the monitoring </w:t>
            </w:r>
            <w:r w:rsidRPr="00506EDA">
              <w:t xml:space="preserve">equipment installation deadlines established by NOGRR255, High Resolution Data Requirements, to </w:t>
            </w:r>
            <w:r w:rsidR="00327FC0">
              <w:t xml:space="preserve">January </w:t>
            </w:r>
            <w:r w:rsidR="002D2D1E">
              <w:t xml:space="preserve">1, </w:t>
            </w:r>
            <w:r w:rsidR="009B1248">
              <w:t>202</w:t>
            </w:r>
            <w:r w:rsidR="00327FC0">
              <w:t>9</w:t>
            </w:r>
            <w:r w:rsidR="009B1248">
              <w:t xml:space="preserve"> in a manner consistent with </w:t>
            </w:r>
            <w:r w:rsidR="00814811" w:rsidRPr="001F3D0C">
              <w:t>North American Electric Reliability Corporation</w:t>
            </w:r>
            <w:r w:rsidR="00814811">
              <w:t xml:space="preserve"> (NERC) Reliability Standard, </w:t>
            </w:r>
            <w:r w:rsidR="009B1248">
              <w:t>PRC-028</w:t>
            </w:r>
            <w:r w:rsidR="00B13849">
              <w:t xml:space="preserve">-01, </w:t>
            </w:r>
            <w:r w:rsidR="00B13849" w:rsidRPr="00B13849">
              <w:t>Disturbance Monitoring and Reporting Requirements for Inverter-Based Resources</w:t>
            </w:r>
            <w:r w:rsidRPr="00506EDA">
              <w:t>.</w:t>
            </w:r>
            <w:r w:rsidR="00A974CB">
              <w:t xml:space="preserve"> </w:t>
            </w:r>
            <w:r w:rsidR="006F47FF">
              <w:t xml:space="preserve"> </w:t>
            </w:r>
            <w:r w:rsidR="004448BB">
              <w:t>T</w:t>
            </w:r>
            <w:r w:rsidR="00A974CB">
              <w:t xml:space="preserve">his language </w:t>
            </w:r>
            <w:r w:rsidR="004448BB">
              <w:t xml:space="preserve">also </w:t>
            </w:r>
            <w:r w:rsidR="00B13849">
              <w:t>clarifies</w:t>
            </w:r>
            <w:r w:rsidR="009C7EE2">
              <w:t xml:space="preserve"> </w:t>
            </w:r>
            <w:r w:rsidR="00B13849">
              <w:t xml:space="preserve">that </w:t>
            </w:r>
            <w:r>
              <w:t>synchronized</w:t>
            </w:r>
            <w:r w:rsidR="00A974CB">
              <w:t xml:space="preserve"> resources</w:t>
            </w:r>
            <w:r w:rsidR="00151EA4">
              <w:t xml:space="preserve"> that have</w:t>
            </w:r>
            <w:r w:rsidR="00A974CB">
              <w:t xml:space="preserve"> </w:t>
            </w:r>
            <w:r w:rsidR="00611057" w:rsidRPr="00611057">
              <w:t>Standard Generation Interconnection Agreement</w:t>
            </w:r>
            <w:r w:rsidR="00611057">
              <w:t>s</w:t>
            </w:r>
            <w:r w:rsidR="00611057" w:rsidRPr="00611057">
              <w:t xml:space="preserve"> </w:t>
            </w:r>
            <w:r w:rsidR="00611057">
              <w:t>(</w:t>
            </w:r>
            <w:r w:rsidR="00A974CB">
              <w:t>SGIAs</w:t>
            </w:r>
            <w:r w:rsidR="00611057">
              <w:t>)</w:t>
            </w:r>
            <w:r w:rsidR="00A974CB">
              <w:t xml:space="preserve"> </w:t>
            </w:r>
            <w:r w:rsidR="00B13849">
              <w:t xml:space="preserve">executed </w:t>
            </w:r>
            <w:r w:rsidR="00A974CB">
              <w:t xml:space="preserve">prior to </w:t>
            </w:r>
            <w:r w:rsidR="00B13849">
              <w:t>July 25, 2024 (</w:t>
            </w:r>
            <w:r w:rsidR="00A974CB">
              <w:t xml:space="preserve">the date </w:t>
            </w:r>
            <w:r w:rsidR="00B13849">
              <w:t xml:space="preserve">in </w:t>
            </w:r>
            <w:r>
              <w:t xml:space="preserve">which the </w:t>
            </w:r>
            <w:r w:rsidR="00611057">
              <w:t>Public Utility Commission of Texas (</w:t>
            </w:r>
            <w:r>
              <w:t>PUCT</w:t>
            </w:r>
            <w:r w:rsidR="00611057">
              <w:t>)</w:t>
            </w:r>
            <w:r>
              <w:t xml:space="preserve"> approved NOGRR255</w:t>
            </w:r>
            <w:r w:rsidR="00B13849">
              <w:t>)</w:t>
            </w:r>
            <w:r>
              <w:t xml:space="preserve"> </w:t>
            </w:r>
            <w:r w:rsidR="00A974CB">
              <w:t xml:space="preserve">have 12 months </w:t>
            </w:r>
            <w:r>
              <w:t>beyond their Commercial Operations Date</w:t>
            </w:r>
            <w:r w:rsidR="00A974CB">
              <w:t xml:space="preserve"> to comply</w:t>
            </w:r>
            <w:r w:rsidR="009C7EE2">
              <w:t xml:space="preserve"> with the new equipment standards</w:t>
            </w:r>
            <w:r w:rsidR="00A974CB">
              <w:t>.</w:t>
            </w:r>
          </w:p>
        </w:tc>
      </w:tr>
      <w:tr w:rsidR="009D17F0" w14:paraId="54290F4A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C7DF3F5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76A91F89" w14:textId="609757C9" w:rsidR="001F3D0C" w:rsidRDefault="002D1979" w:rsidP="001F3D0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3A05C1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4pt;height:14.4pt">
                  <v:imagedata r:id="rId9" o:title=""/>
                </v:shape>
              </w:pict>
            </w:r>
            <w:r w:rsidR="001F3D0C" w:rsidRPr="006629C8">
              <w:t xml:space="preserve">  </w:t>
            </w:r>
            <w:hyperlink r:id="rId10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1 – </w:t>
            </w:r>
            <w:r w:rsidR="001F3D0C"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512BB910" w14:textId="0A50FF1C" w:rsidR="001F3D0C" w:rsidRPr="00BD53C5" w:rsidRDefault="002D1979" w:rsidP="001F3D0C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09CAC379">
                <v:shape id="_x0000_i1026" type="#_x0000_t75" style="width:14.4pt;height:14.4pt">
                  <v:imagedata r:id="rId11" o:title=""/>
                </v:shape>
              </w:pict>
            </w:r>
            <w:r w:rsidR="001F3D0C" w:rsidRPr="00CD242D">
              <w:t xml:space="preserve">  </w:t>
            </w:r>
            <w:hyperlink r:id="rId12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2 - </w:t>
            </w:r>
            <w:r w:rsidR="001F3D0C" w:rsidRPr="00BD53C5">
              <w:rPr>
                <w:rFonts w:cs="Arial"/>
                <w:color w:val="000000"/>
              </w:rPr>
              <w:t>Enhance the ERCOT region’s economic competitiveness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with respect to trends in wholesale power rates and retail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electricity prices to consumers</w:t>
            </w:r>
          </w:p>
          <w:p w14:paraId="1567830A" w14:textId="6B4D6ECC" w:rsidR="001F3D0C" w:rsidRPr="00BD53C5" w:rsidRDefault="002D1979" w:rsidP="001F3D0C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>
              <w:pict w14:anchorId="42B9A697">
                <v:shape id="_x0000_i1027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hyperlink r:id="rId13" w:history="1">
              <w:r w:rsidR="001F3D0C" w:rsidRPr="00BD53C5">
                <w:rPr>
                  <w:rStyle w:val="Hyperlink"/>
                  <w:rFonts w:cs="Arial"/>
                </w:rPr>
                <w:t>Strategic Plan</w:t>
              </w:r>
            </w:hyperlink>
            <w:r w:rsidR="001F3D0C">
              <w:rPr>
                <w:rFonts w:cs="Arial"/>
                <w:color w:val="000000"/>
              </w:rPr>
              <w:t xml:space="preserve"> Objective 3 - </w:t>
            </w:r>
            <w:r w:rsidR="001F3D0C" w:rsidRPr="00BD53C5">
              <w:rPr>
                <w:rFonts w:cs="Arial"/>
                <w:color w:val="000000"/>
              </w:rPr>
              <w:t>Advance ERCOT, Inc. as an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independent leading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industry expert and an employer of choice by fostering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innovation, investing in our people, and emphasizing the</w:t>
            </w:r>
            <w:r w:rsidR="001F3D0C">
              <w:rPr>
                <w:rFonts w:cs="Arial"/>
                <w:color w:val="000000"/>
              </w:rPr>
              <w:t xml:space="preserve"> </w:t>
            </w:r>
            <w:r w:rsidR="001F3D0C" w:rsidRPr="00BD53C5">
              <w:rPr>
                <w:rFonts w:cs="Arial"/>
                <w:color w:val="000000"/>
              </w:rPr>
              <w:t>importance of our mission</w:t>
            </w:r>
          </w:p>
          <w:p w14:paraId="3F1AE382" w14:textId="5B8B9799" w:rsidR="001F3D0C" w:rsidRDefault="002D1979" w:rsidP="001F3D0C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6738BA15">
                <v:shape id="_x0000_i1028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 w:rsidRPr="00344591">
              <w:rPr>
                <w:iCs/>
                <w:kern w:val="24"/>
              </w:rPr>
              <w:t>General system and/or process improvement(s)</w:t>
            </w:r>
          </w:p>
          <w:p w14:paraId="0596DA02" w14:textId="01F540C4" w:rsidR="001F3D0C" w:rsidRDefault="002D1979" w:rsidP="001F3D0C">
            <w:pPr>
              <w:pStyle w:val="NormalArial"/>
              <w:spacing w:before="120"/>
              <w:rPr>
                <w:iCs/>
                <w:kern w:val="24"/>
              </w:rPr>
            </w:pPr>
            <w:r>
              <w:pict w14:anchorId="06479F8F">
                <v:shape id="_x0000_i1029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>
              <w:rPr>
                <w:iCs/>
                <w:kern w:val="24"/>
              </w:rPr>
              <w:t>Regulatory requirements</w:t>
            </w:r>
          </w:p>
          <w:p w14:paraId="073621CC" w14:textId="10B9B597" w:rsidR="001F3D0C" w:rsidRPr="00CD242D" w:rsidRDefault="002D1979" w:rsidP="001F3D0C">
            <w:pPr>
              <w:pStyle w:val="NormalArial"/>
              <w:spacing w:before="120"/>
              <w:rPr>
                <w:rFonts w:cs="Arial"/>
                <w:color w:val="000000"/>
              </w:rPr>
            </w:pPr>
            <w:r>
              <w:pict w14:anchorId="04C0E1F5">
                <v:shape id="_x0000_i1030" type="#_x0000_t75" style="width:14.4pt;height:14.4pt">
                  <v:imagedata r:id="rId11" o:title=""/>
                </v:shape>
              </w:pict>
            </w:r>
            <w:r w:rsidR="001F3D0C" w:rsidRPr="006629C8">
              <w:t xml:space="preserve">  </w:t>
            </w:r>
            <w:r w:rsidR="001F3D0C">
              <w:rPr>
                <w:rFonts w:cs="Arial"/>
                <w:color w:val="000000"/>
              </w:rPr>
              <w:t>ERCOT Board and/or PUCT Directive</w:t>
            </w:r>
          </w:p>
          <w:p w14:paraId="42BB42E3" w14:textId="77777777" w:rsidR="001F3D0C" w:rsidRDefault="001F3D0C" w:rsidP="001F3D0C">
            <w:pPr>
              <w:pStyle w:val="NormalArial"/>
              <w:rPr>
                <w:i/>
                <w:sz w:val="20"/>
                <w:szCs w:val="20"/>
              </w:rPr>
            </w:pPr>
          </w:p>
          <w:p w14:paraId="44D901DB" w14:textId="2501C5A6" w:rsidR="00FC3D4B" w:rsidRPr="001313B4" w:rsidRDefault="001F3D0C" w:rsidP="001F3D0C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FF5898" w14:paraId="6D08E83F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63C76D4" w14:textId="606C9593" w:rsidR="00FF5898" w:rsidRDefault="00FF5898" w:rsidP="00BA113D">
            <w:pPr>
              <w:pStyle w:val="Header"/>
              <w:spacing w:before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A780E7" w14:textId="7F8590C9" w:rsidR="00FF5898" w:rsidRPr="00625E5D" w:rsidRDefault="00E453C2" w:rsidP="00FF5898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E453C2">
              <w:t>On July 25, 2024, the PUCT approved NOGRR255, establishing deadlines in which facility owners are required to install various amounts of recording equipment.</w:t>
            </w:r>
            <w:r>
              <w:t xml:space="preserve"> </w:t>
            </w:r>
            <w:r w:rsidR="006F47FF">
              <w:t xml:space="preserve"> </w:t>
            </w:r>
            <w:r w:rsidR="00B13849">
              <w:t>When</w:t>
            </w:r>
            <w:r w:rsidR="001A67DA">
              <w:t xml:space="preserve"> NOGRR</w:t>
            </w:r>
            <w:r w:rsidR="00B13849">
              <w:t>255</w:t>
            </w:r>
            <w:r w:rsidR="001A67DA">
              <w:t xml:space="preserve"> was approved</w:t>
            </w:r>
            <w:r w:rsidR="00FB37BB">
              <w:t>,</w:t>
            </w:r>
            <w:r w:rsidR="006543EC">
              <w:t xml:space="preserve"> </w:t>
            </w:r>
            <w:r w:rsidR="004F5497">
              <w:t>the PRC-028</w:t>
            </w:r>
            <w:r w:rsidR="00494B33">
              <w:t>-1</w:t>
            </w:r>
            <w:r w:rsidR="004F5497">
              <w:t xml:space="preserve"> requirements</w:t>
            </w:r>
            <w:r w:rsidR="001A67DA">
              <w:t xml:space="preserve"> and timeline for implementation were not yet finalized.  </w:t>
            </w:r>
            <w:r w:rsidR="00B13849">
              <w:t>Since then,</w:t>
            </w:r>
            <w:r w:rsidR="00494B33">
              <w:t xml:space="preserve"> </w:t>
            </w:r>
            <w:r w:rsidR="00B13849">
              <w:t xml:space="preserve">the </w:t>
            </w:r>
            <w:r w:rsidR="003A6244" w:rsidRPr="003A6244">
              <w:t xml:space="preserve">Federal Energy Regulatory Commission </w:t>
            </w:r>
            <w:r w:rsidR="00B13849">
              <w:t>(</w:t>
            </w:r>
            <w:r w:rsidR="00494B33">
              <w:t>FERC</w:t>
            </w:r>
            <w:r w:rsidR="00B13849">
              <w:t>)</w:t>
            </w:r>
            <w:r w:rsidR="00494B33">
              <w:t xml:space="preserve"> </w:t>
            </w:r>
            <w:r w:rsidR="00B13849">
              <w:t xml:space="preserve">has approved federal implementation standards which requires </w:t>
            </w:r>
            <w:r w:rsidR="00F021B3">
              <w:t>resources to make changes that comply with NOGRR255 requirements and the federal requirements</w:t>
            </w:r>
            <w:r w:rsidR="00B13849">
              <w:t xml:space="preserve"> simultaneously</w:t>
            </w:r>
            <w:r w:rsidR="00F021B3">
              <w:t xml:space="preserve">.  </w:t>
            </w:r>
            <w:r w:rsidR="00B13849">
              <w:t xml:space="preserve">By modifying </w:t>
            </w:r>
            <w:r w:rsidR="00F021B3">
              <w:t>NOGRR255</w:t>
            </w:r>
            <w:r w:rsidR="00B13849">
              <w:t>’s</w:t>
            </w:r>
            <w:r w:rsidR="00F021B3">
              <w:t xml:space="preserve"> </w:t>
            </w:r>
            <w:r w:rsidR="00B13849">
              <w:t xml:space="preserve">completion dates </w:t>
            </w:r>
            <w:r w:rsidR="00F021B3">
              <w:t xml:space="preserve">in recognition of the </w:t>
            </w:r>
            <w:r w:rsidR="00151EA4">
              <w:t xml:space="preserve">new </w:t>
            </w:r>
            <w:r w:rsidR="00F021B3">
              <w:t>federal standards</w:t>
            </w:r>
            <w:r w:rsidR="00151EA4">
              <w:t>, this NOGRR</w:t>
            </w:r>
            <w:r w:rsidR="00F021B3">
              <w:t xml:space="preserve"> </w:t>
            </w:r>
            <w:r w:rsidR="001A67DA">
              <w:t>allow</w:t>
            </w:r>
            <w:r w:rsidR="00364A41">
              <w:t>s</w:t>
            </w:r>
            <w:r w:rsidR="001A67DA">
              <w:t xml:space="preserve"> facilities to implement a single </w:t>
            </w:r>
            <w:r w:rsidR="00151EA4">
              <w:t xml:space="preserve">equipment </w:t>
            </w:r>
            <w:r w:rsidR="001A67DA">
              <w:t xml:space="preserve">change that will be consistent </w:t>
            </w:r>
            <w:proofErr w:type="gramStart"/>
            <w:r w:rsidR="001A67DA">
              <w:t>with</w:t>
            </w:r>
            <w:r w:rsidR="00151EA4">
              <w:t>,</w:t>
            </w:r>
            <w:proofErr w:type="gramEnd"/>
            <w:r w:rsidR="001A67DA">
              <w:t xml:space="preserve"> </w:t>
            </w:r>
            <w:proofErr w:type="gramStart"/>
            <w:r w:rsidR="001A67DA">
              <w:t>both</w:t>
            </w:r>
            <w:r w:rsidR="00151EA4">
              <w:t>,</w:t>
            </w:r>
            <w:proofErr w:type="gramEnd"/>
            <w:r w:rsidR="001A67DA">
              <w:t xml:space="preserve"> the ERCOT equipment requirements and the PRC-028</w:t>
            </w:r>
            <w:r w:rsidR="00B13849">
              <w:t>-01</w:t>
            </w:r>
            <w:r w:rsidR="001A67DA">
              <w:t xml:space="preserve"> requirement required by the </w:t>
            </w:r>
            <w:r w:rsidR="00B13849">
              <w:t>Texas Reliability Entity (</w:t>
            </w:r>
            <w:r w:rsidR="001A67DA">
              <w:t>TRE</w:t>
            </w:r>
            <w:r w:rsidR="00B13849">
              <w:t>)</w:t>
            </w:r>
            <w:r w:rsidR="001A67DA">
              <w:t>.</w:t>
            </w:r>
          </w:p>
        </w:tc>
      </w:tr>
    </w:tbl>
    <w:p w14:paraId="09C299EC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1B1DA84A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997AEE8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9A3772" w14:paraId="6BA45196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BCDE69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0514022E" w14:textId="64325A4F" w:rsidR="009A3772" w:rsidRDefault="004F5497">
            <w:pPr>
              <w:pStyle w:val="NormalArial"/>
            </w:pPr>
            <w:r>
              <w:t>Kevin Hanson</w:t>
            </w:r>
          </w:p>
        </w:tc>
      </w:tr>
      <w:tr w:rsidR="009A3772" w14:paraId="33CB94A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DACE26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A233595" w14:textId="62741F85" w:rsidR="009A3772" w:rsidRDefault="00BA113D">
            <w:pPr>
              <w:pStyle w:val="NormalArial"/>
            </w:pPr>
            <w:hyperlink r:id="rId14" w:history="1">
              <w:r w:rsidRPr="0017561C">
                <w:rPr>
                  <w:rStyle w:val="Hyperlink"/>
                </w:rPr>
                <w:t>khanson@invenergy.com</w:t>
              </w:r>
            </w:hyperlink>
            <w:r>
              <w:t xml:space="preserve"> </w:t>
            </w:r>
          </w:p>
        </w:tc>
      </w:tr>
      <w:tr w:rsidR="009A3772" w14:paraId="35BE903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412D0DE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0E39457" w14:textId="56F4ABA1" w:rsidR="009A3772" w:rsidRDefault="004F5497">
            <w:pPr>
              <w:pStyle w:val="NormalArial"/>
            </w:pPr>
            <w:r>
              <w:t>Invenergy</w:t>
            </w:r>
          </w:p>
        </w:tc>
      </w:tr>
      <w:tr w:rsidR="009A3772" w14:paraId="33FC3E2F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F7A2D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8EF00BD" w14:textId="28C4762C" w:rsidR="009A3772" w:rsidRDefault="004F5497">
            <w:pPr>
              <w:pStyle w:val="NormalArial"/>
            </w:pPr>
            <w:r>
              <w:t>713-884-9202</w:t>
            </w:r>
          </w:p>
        </w:tc>
      </w:tr>
      <w:tr w:rsidR="009A3772" w14:paraId="14B80A08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EEA5DA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30179B92" w14:textId="322CA563" w:rsidR="009A3772" w:rsidRDefault="004F5497">
            <w:pPr>
              <w:pStyle w:val="NormalArial"/>
            </w:pPr>
            <w:r>
              <w:t>713-884-9202</w:t>
            </w:r>
          </w:p>
        </w:tc>
      </w:tr>
      <w:tr w:rsidR="009A3772" w14:paraId="3C88D57A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658E26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A0B3F51" w14:textId="6C53DFEE" w:rsidR="009A3772" w:rsidRDefault="004F5497">
            <w:pPr>
              <w:pStyle w:val="NormalArial"/>
            </w:pPr>
            <w:r>
              <w:t>Independent Generator</w:t>
            </w:r>
          </w:p>
        </w:tc>
      </w:tr>
    </w:tbl>
    <w:p w14:paraId="687274FF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212D9FBB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9FF4603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431018CB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E559D13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6577E16E" w14:textId="75EEC4E7" w:rsidR="009A3772" w:rsidRPr="00D56D61" w:rsidRDefault="006E1C2D">
            <w:pPr>
              <w:pStyle w:val="NormalArial"/>
            </w:pPr>
            <w:r w:rsidRPr="006E1C2D">
              <w:t>Jordan Troublefield</w:t>
            </w:r>
          </w:p>
        </w:tc>
      </w:tr>
      <w:tr w:rsidR="009A3772" w:rsidRPr="00D56D61" w14:paraId="56FDD1D3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B9409CC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948C015" w14:textId="4BA14393" w:rsidR="009A3772" w:rsidRPr="00D56D61" w:rsidRDefault="006E1C2D">
            <w:pPr>
              <w:pStyle w:val="NormalArial"/>
            </w:pPr>
            <w:hyperlink r:id="rId15" w:history="1">
              <w:r w:rsidRPr="00A20115">
                <w:rPr>
                  <w:rStyle w:val="Hyperlink"/>
                </w:rPr>
                <w:t>Jordan.Troublefield@ercot.com</w:t>
              </w:r>
            </w:hyperlink>
            <w:r>
              <w:t xml:space="preserve"> </w:t>
            </w:r>
          </w:p>
        </w:tc>
      </w:tr>
      <w:tr w:rsidR="009A3772" w:rsidRPr="005370B5" w14:paraId="5EA87A9F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267709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3556D14E" w14:textId="7E6AA286" w:rsidR="009A3772" w:rsidRDefault="006E1C2D">
            <w:pPr>
              <w:pStyle w:val="NormalArial"/>
            </w:pPr>
            <w:r w:rsidRPr="006E1C2D">
              <w:t>512-248-6521</w:t>
            </w:r>
          </w:p>
        </w:tc>
      </w:tr>
    </w:tbl>
    <w:p w14:paraId="35C0CA56" w14:textId="77777777" w:rsidR="00BA113D" w:rsidRPr="00D56D61" w:rsidRDefault="00BA113D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A6020CF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505F2E" w14:textId="77777777" w:rsidR="009A3772" w:rsidRDefault="009A3772" w:rsidP="003618DF">
            <w:pPr>
              <w:pStyle w:val="Header"/>
              <w:jc w:val="center"/>
            </w:pPr>
            <w:r>
              <w:t>Proposed</w:t>
            </w:r>
            <w:r w:rsidR="003618DF">
              <w:t xml:space="preserve"> Guide</w:t>
            </w:r>
            <w:r>
              <w:t xml:space="preserve"> Language Revision</w:t>
            </w:r>
          </w:p>
        </w:tc>
      </w:tr>
    </w:tbl>
    <w:p w14:paraId="6A00493F" w14:textId="77777777" w:rsidR="008C4987" w:rsidRDefault="008C4987" w:rsidP="008C4987">
      <w:pPr>
        <w:pStyle w:val="H3"/>
        <w:spacing w:before="480"/>
      </w:pPr>
      <w:bookmarkStart w:id="1" w:name="_Toc173244122"/>
      <w:r w:rsidRPr="00E846D8">
        <w:lastRenderedPageBreak/>
        <w:t>6.1.4</w:t>
      </w:r>
      <w:r w:rsidRPr="00E846D8">
        <w:tab/>
        <w:t>Fault Recording, Sequence of Events Recording, and Phasor Measurement Unit Requirements for Inverter-Based Resources (IBRs)</w:t>
      </w:r>
      <w:bookmarkEnd w:id="1"/>
    </w:p>
    <w:p w14:paraId="2806E4EF" w14:textId="77777777" w:rsidR="008C4987" w:rsidRDefault="008C4987" w:rsidP="008C4987">
      <w:pPr>
        <w:pStyle w:val="List"/>
      </w:pPr>
      <w:r>
        <w:t>(1)</w:t>
      </w:r>
      <w:r>
        <w:tab/>
        <w:t xml:space="preserve">IBRs include any source of electric power connected to the ERCOT System via a power electronic interface that consists of one or more IBR unit(s) capable of exporting active power from a primary energy source or energy storage system.  </w:t>
      </w:r>
    </w:p>
    <w:p w14:paraId="2B895FA5" w14:textId="77777777" w:rsidR="008C4987" w:rsidRDefault="008C4987" w:rsidP="008C4987">
      <w:pPr>
        <w:pStyle w:val="List"/>
      </w:pPr>
      <w:r>
        <w:t>(2)</w:t>
      </w:r>
      <w:r>
        <w:tab/>
        <w:t xml:space="preserve">All transmission-connected IBR facilities operating at 60 kV with gross aggregated nameplate capacity of 20 MVA at a single site must meet all requirements in </w:t>
      </w:r>
      <w:r w:rsidRPr="00A04D6B">
        <w:t>this section</w:t>
      </w:r>
      <w:r w:rsidRPr="009826E7">
        <w:t>.</w:t>
      </w:r>
    </w:p>
    <w:p w14:paraId="3AC98ED1" w14:textId="4B4B1DAD" w:rsidR="008C4987" w:rsidRDefault="008C4987" w:rsidP="00700815">
      <w:pPr>
        <w:pStyle w:val="List"/>
        <w:rPr>
          <w:iCs/>
        </w:rPr>
      </w:pPr>
      <w:r>
        <w:t>(3)</w:t>
      </w:r>
      <w:r>
        <w:tab/>
        <w:t xml:space="preserve">Facility owners shall install new fault </w:t>
      </w:r>
      <w:proofErr w:type="gramStart"/>
      <w:r>
        <w:t>recording</w:t>
      </w:r>
      <w:proofErr w:type="gramEnd"/>
      <w:r>
        <w:t xml:space="preserve"> and sequence of events recording equipment identified in this section as soon as practicable</w:t>
      </w:r>
      <w:r>
        <w:rPr>
          <w:iCs/>
        </w:rPr>
        <w:t>.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C4987" w:rsidRPr="00782D62" w14:paraId="5FAED2B9" w14:textId="77777777" w:rsidTr="001701FD"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443439F" w14:textId="6CB35B3C" w:rsidR="008C4987" w:rsidRPr="00782D62" w:rsidRDefault="008C4987" w:rsidP="001701FD">
            <w:pPr>
              <w:spacing w:before="120" w:after="240"/>
              <w:rPr>
                <w:b/>
                <w:i/>
              </w:rPr>
            </w:pPr>
            <w:r w:rsidRPr="00782D62">
              <w:rPr>
                <w:b/>
                <w:i/>
              </w:rPr>
              <w:t xml:space="preserve">[NOGRR255:  Replace paragraph (3) above with the following no earlier than </w:t>
            </w:r>
            <w:del w:id="2" w:author="Invenergy" w:date="2025-07-18T11:54:00Z" w16du:dateUtc="2025-07-18T16:54:00Z">
              <w:r w:rsidRPr="00782D62" w:rsidDel="00DB7A2E">
                <w:rPr>
                  <w:b/>
                  <w:i/>
                </w:rPr>
                <w:delText xml:space="preserve">August 1, </w:delText>
              </w:r>
            </w:del>
            <w:del w:id="3" w:author="Invenergy" w:date="2025-07-18T08:46:00Z" w16du:dateUtc="2025-07-18T13:46:00Z">
              <w:r w:rsidRPr="00782D62" w:rsidDel="008C4987">
                <w:rPr>
                  <w:b/>
                  <w:i/>
                </w:rPr>
                <w:delText>2026</w:delText>
              </w:r>
            </w:del>
            <w:ins w:id="4" w:author="Invenergy" w:date="2025-07-23T17:12:00Z" w16du:dateUtc="2025-07-23T22:12:00Z">
              <w:r w:rsidR="00327FC0">
                <w:rPr>
                  <w:b/>
                  <w:i/>
                </w:rPr>
                <w:t xml:space="preserve">January </w:t>
              </w:r>
            </w:ins>
            <w:ins w:id="5" w:author="Invenergy" w:date="2025-07-18T11:54:00Z" w16du:dateUtc="2025-07-18T16:54:00Z">
              <w:r w:rsidR="00DB7A2E">
                <w:rPr>
                  <w:b/>
                  <w:i/>
                </w:rPr>
                <w:t>1, 202</w:t>
              </w:r>
            </w:ins>
            <w:ins w:id="6" w:author="Invenergy" w:date="2025-07-23T17:12:00Z" w16du:dateUtc="2025-07-23T22:12:00Z">
              <w:r w:rsidR="00327FC0">
                <w:rPr>
                  <w:b/>
                  <w:i/>
                </w:rPr>
                <w:t>9</w:t>
              </w:r>
            </w:ins>
            <w:r w:rsidRPr="00782D62">
              <w:rPr>
                <w:b/>
                <w:i/>
              </w:rPr>
              <w:t>:]</w:t>
            </w:r>
          </w:p>
          <w:p w14:paraId="2385D0FA" w14:textId="4D2AFB82" w:rsidR="008C4987" w:rsidRPr="00782D62" w:rsidRDefault="008C4987" w:rsidP="001701FD">
            <w:pPr>
              <w:pStyle w:val="BodyTextNumbered"/>
              <w:rPr>
                <w:iCs w:val="0"/>
              </w:rPr>
            </w:pPr>
            <w:r w:rsidRPr="00782D62">
              <w:t>(3)</w:t>
            </w:r>
            <w:r w:rsidRPr="00782D62">
              <w:tab/>
              <w:t xml:space="preserve">Facility owners shall have </w:t>
            </w:r>
            <w:del w:id="7" w:author="Invenergy" w:date="2025-07-18T11:54:00Z" w16du:dateUtc="2025-07-18T16:54:00Z">
              <w:r w:rsidRPr="00782D62" w:rsidDel="00DB7A2E">
                <w:delText xml:space="preserve">at least 50% of </w:delText>
              </w:r>
            </w:del>
            <w:r w:rsidRPr="00782D62">
              <w:t>new fault recording equipment, sequence of events recording equipment, and phasor measurement units identified in paragraph (2) above installed</w:t>
            </w:r>
            <w:ins w:id="8" w:author="Invenergy" w:date="2025-07-18T08:47:00Z" w16du:dateUtc="2025-07-18T13:47:00Z">
              <w:r>
                <w:t xml:space="preserve"> and configured in </w:t>
              </w:r>
            </w:ins>
            <w:ins w:id="9" w:author="Invenergy" w:date="2025-07-18T11:54:00Z" w16du:dateUtc="2025-07-18T16:54:00Z">
              <w:r w:rsidR="00DB7A2E">
                <w:t>100</w:t>
              </w:r>
            </w:ins>
            <w:ins w:id="10" w:author="Invenergy" w:date="2025-07-18T08:47:00Z" w16du:dateUtc="2025-07-18T13:47:00Z">
              <w:r>
                <w:t>% of their Facilities</w:t>
              </w:r>
            </w:ins>
            <w:r w:rsidRPr="00782D62">
              <w:t>.</w:t>
            </w:r>
          </w:p>
        </w:tc>
      </w:tr>
    </w:tbl>
    <w:p w14:paraId="50D6DD1F" w14:textId="77777777" w:rsidR="008C4987" w:rsidRPr="00782D62" w:rsidRDefault="008C4987" w:rsidP="00700815">
      <w:pPr>
        <w:pStyle w:val="List"/>
        <w:spacing w:after="0"/>
      </w:pP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C4987" w:rsidRPr="00706C11" w:rsidDel="006F47FF" w14:paraId="05F46131" w14:textId="63936E93" w:rsidTr="001701FD">
        <w:trPr>
          <w:del w:id="11" w:author="Invenergy" w:date="2025-07-23T11:46:00Z"/>
        </w:trPr>
        <w:tc>
          <w:tcPr>
            <w:tcW w:w="9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EDC6E6" w14:textId="07C6756C" w:rsidR="008C4987" w:rsidRPr="00706C11" w:rsidDel="006F47FF" w:rsidRDefault="008C4987" w:rsidP="001701FD">
            <w:pPr>
              <w:spacing w:before="120" w:after="240"/>
              <w:rPr>
                <w:del w:id="12" w:author="Invenergy" w:date="2025-07-23T11:46:00Z" w16du:dateUtc="2025-07-23T16:46:00Z"/>
                <w:szCs w:val="20"/>
              </w:rPr>
            </w:pPr>
            <w:del w:id="13" w:author="Invenergy" w:date="2025-07-23T11:46:00Z" w16du:dateUtc="2025-07-23T16:46:00Z">
              <w:r w:rsidRPr="00782D62" w:rsidDel="006F47FF">
                <w:rPr>
                  <w:b/>
                  <w:i/>
                </w:rPr>
                <w:delText>[NOGRR255:  Delete paragraph (3) no earlier than August 1, 2028.]</w:delText>
              </w:r>
            </w:del>
          </w:p>
        </w:tc>
      </w:tr>
    </w:tbl>
    <w:p w14:paraId="12F75A95" w14:textId="442C963B" w:rsidR="006E1C2D" w:rsidRDefault="00982817" w:rsidP="006E1C2D">
      <w:pPr>
        <w:pStyle w:val="BodyTextNumbered"/>
        <w:spacing w:before="240"/>
        <w:rPr>
          <w:iCs w:val="0"/>
        </w:rPr>
      </w:pPr>
      <w:ins w:id="14" w:author="Invenergy" w:date="2025-07-16T13:37:00Z" w16du:dateUtc="2025-07-16T18:37:00Z">
        <w:r>
          <w:t>(4)</w:t>
        </w:r>
        <w:r>
          <w:tab/>
        </w:r>
      </w:ins>
      <w:ins w:id="15" w:author="Invenergy" w:date="2025-07-20T09:23:00Z" w16du:dateUtc="2025-07-20T14:23:00Z">
        <w:r w:rsidR="00B6250B" w:rsidRPr="00B6250B">
          <w:t xml:space="preserve">Resources </w:t>
        </w:r>
      </w:ins>
      <w:ins w:id="16" w:author="Invenergy" w:date="2025-07-23T12:36:00Z" w16du:dateUtc="2025-07-23T17:36:00Z">
        <w:r w:rsidR="00B13849">
          <w:t>that have</w:t>
        </w:r>
      </w:ins>
      <w:ins w:id="17" w:author="Invenergy" w:date="2025-07-20T09:23:00Z" w16du:dateUtc="2025-07-20T14:23:00Z">
        <w:r w:rsidR="00B6250B" w:rsidRPr="00B6250B">
          <w:t xml:space="preserve"> an original </w:t>
        </w:r>
      </w:ins>
      <w:ins w:id="18" w:author="Invenergy" w:date="2025-07-23T11:25:00Z" w16du:dateUtc="2025-07-23T16:25:00Z">
        <w:r w:rsidR="00611057" w:rsidRPr="00611057">
          <w:t xml:space="preserve">Standard Generation Interconnection Agreement </w:t>
        </w:r>
        <w:r w:rsidR="00611057">
          <w:t>(</w:t>
        </w:r>
      </w:ins>
      <w:ins w:id="19" w:author="Invenergy" w:date="2025-07-20T09:23:00Z" w16du:dateUtc="2025-07-20T14:23:00Z">
        <w:r w:rsidR="00B6250B" w:rsidRPr="00B6250B">
          <w:t>SGIA</w:t>
        </w:r>
      </w:ins>
      <w:ins w:id="20" w:author="Invenergy" w:date="2025-07-23T11:25:00Z" w16du:dateUtc="2025-07-23T16:25:00Z">
        <w:r w:rsidR="00611057">
          <w:t>)</w:t>
        </w:r>
      </w:ins>
      <w:ins w:id="21" w:author="Invenergy" w:date="2025-07-20T09:23:00Z" w16du:dateUtc="2025-07-20T14:23:00Z">
        <w:r w:rsidR="00B6250B" w:rsidRPr="00B6250B">
          <w:t xml:space="preserve"> executed before </w:t>
        </w:r>
      </w:ins>
      <w:ins w:id="22" w:author="Invenergy" w:date="2025-07-23T10:52:00Z" w16du:dateUtc="2025-07-23T15:52:00Z">
        <w:r w:rsidR="004F5433">
          <w:t>July 25, 2024</w:t>
        </w:r>
      </w:ins>
      <w:ins w:id="23" w:author="Invenergy" w:date="2025-07-20T09:23:00Z" w16du:dateUtc="2025-07-20T14:23:00Z">
        <w:r w:rsidR="00B6250B" w:rsidRPr="00B6250B">
          <w:t xml:space="preserve"> and which have not received approval for </w:t>
        </w:r>
      </w:ins>
      <w:ins w:id="24" w:author="Invenergy" w:date="2025-07-23T11:47:00Z" w16du:dateUtc="2025-07-23T16:47:00Z">
        <w:r w:rsidR="006F47FF">
          <w:t>commercial</w:t>
        </w:r>
      </w:ins>
      <w:ins w:id="25" w:author="Invenergy" w:date="2025-07-20T09:24:00Z" w16du:dateUtc="2025-07-20T14:24:00Z">
        <w:r w:rsidR="00B6250B">
          <w:t xml:space="preserve"> </w:t>
        </w:r>
      </w:ins>
      <w:ins w:id="26" w:author="Invenergy" w:date="2025-07-20T09:26:00Z" w16du:dateUtc="2025-07-20T14:26:00Z">
        <w:r w:rsidR="00B6250B">
          <w:t>o</w:t>
        </w:r>
      </w:ins>
      <w:ins w:id="27" w:author="Invenergy" w:date="2025-07-20T09:24:00Z" w16du:dateUtc="2025-07-20T14:24:00Z">
        <w:r w:rsidR="00B6250B">
          <w:t xml:space="preserve">perations </w:t>
        </w:r>
      </w:ins>
      <w:ins w:id="28" w:author="Invenergy" w:date="2025-07-20T09:23:00Z" w16du:dateUtc="2025-07-20T14:23:00Z">
        <w:r w:rsidR="00B6250B" w:rsidRPr="00B6250B">
          <w:t>must meet the requirements of this section</w:t>
        </w:r>
      </w:ins>
      <w:ins w:id="29" w:author="Invenergy" w:date="2025-07-17T17:15:00Z" w16du:dateUtc="2025-07-17T22:15:00Z">
        <w:r w:rsidR="00E453C2" w:rsidRPr="00E453C2">
          <w:t xml:space="preserve"> no later than 365 days after the</w:t>
        </w:r>
      </w:ins>
      <w:ins w:id="30" w:author="Invenergy" w:date="2025-07-17T17:21:00Z" w16du:dateUtc="2025-07-17T22:21:00Z">
        <w:r w:rsidR="00E767CF">
          <w:t>ir</w:t>
        </w:r>
      </w:ins>
      <w:ins w:id="31" w:author="Invenergy" w:date="2025-07-17T17:15:00Z" w16du:dateUtc="2025-07-17T22:15:00Z">
        <w:r w:rsidR="00E453C2" w:rsidRPr="00E453C2">
          <w:t xml:space="preserve"> </w:t>
        </w:r>
        <w:r w:rsidR="00E453C2">
          <w:t>Commercial Operations</w:t>
        </w:r>
        <w:r w:rsidR="00E453C2" w:rsidRPr="00E453C2">
          <w:t xml:space="preserve"> Date.</w:t>
        </w:r>
        <w:r w:rsidR="00E453C2" w:rsidDel="00E453C2">
          <w:rPr>
            <w:rStyle w:val="CommentReference"/>
            <w:iCs w:val="0"/>
          </w:rPr>
          <w:t xml:space="preserve"> </w:t>
        </w:r>
      </w:ins>
    </w:p>
    <w:p w14:paraId="1C5E7E00" w14:textId="77777777" w:rsidR="006E1C2D" w:rsidRPr="00BA2009" w:rsidRDefault="006E1C2D" w:rsidP="00BC2D06"/>
    <w:sectPr w:rsidR="006E1C2D" w:rsidRPr="00BA2009">
      <w:headerReference w:type="default" r:id="rId16"/>
      <w:footerReference w:type="even" r:id="rId17"/>
      <w:footerReference w:type="default" r:id="rId18"/>
      <w:footerReference w:type="first" r:id="rId1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086F9" w14:textId="77777777" w:rsidR="004A0AE4" w:rsidRDefault="004A0AE4">
      <w:r>
        <w:separator/>
      </w:r>
    </w:p>
  </w:endnote>
  <w:endnote w:type="continuationSeparator" w:id="0">
    <w:p w14:paraId="7C153E76" w14:textId="77777777" w:rsidR="004A0AE4" w:rsidRDefault="004A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88C75" w14:textId="77777777" w:rsidR="00D176CF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ins w:id="32" w:author="Invenergy" w:date="2025-07-21T15:19:00Z" w16du:dateUtc="2025-07-21T20:19:00Z"/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42E44F21" w14:textId="781910C7" w:rsidR="007211AE" w:rsidRPr="00412DCA" w:rsidRDefault="009D1B66" w:rsidP="009D1B66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ins w:id="33" w:author="Invenergy" w:date="2025-07-21T16:54:00Z" w16du:dateUtc="2025-07-21T21:54:00Z">
      <w:r>
        <w:rPr>
          <w:rFonts w:ascii="Arial" w:hAnsi="Arial" w:cs="Arial"/>
          <w:sz w:val="18"/>
        </w:rPr>
        <w:fldChar w:fldCharType="begin"/>
      </w:r>
      <w:r>
        <w:rPr>
          <w:rFonts w:ascii="Arial" w:hAnsi="Arial" w:cs="Arial"/>
          <w:sz w:val="18"/>
        </w:rPr>
        <w:instrText xml:space="preserve"> DOCPROPERTY DOCXDOCID DMS=FileSystem Format=&lt;&lt;NAME&gt;&gt; DATE \* MERGEFORMAT </w:instrText>
      </w:r>
    </w:ins>
    <w:r>
      <w:rPr>
        <w:rFonts w:ascii="Arial" w:hAnsi="Arial" w:cs="Arial"/>
        <w:sz w:val="18"/>
      </w:rPr>
      <w:fldChar w:fldCharType="separate"/>
    </w:r>
    <w:ins w:id="34" w:author="Invenergy" w:date="2025-07-21T16:54:00Z" w16du:dateUtc="2025-07-21T21:54:00Z">
      <w:r>
        <w:rPr>
          <w:rFonts w:ascii="Arial" w:hAnsi="Arial" w:cs="Arial"/>
          <w:sz w:val="18"/>
        </w:rPr>
        <w:t>DRAFT XXXNOGRR-01 NOGRR255 Language Modifications 07XX25 v6 revised - 7/21/2025 4:54 PM</w:t>
      </w:r>
      <w:r>
        <w:rPr>
          <w:rFonts w:ascii="Arial" w:hAnsi="Arial" w:cs="Arial"/>
          <w:sz w:val="18"/>
        </w:rPr>
        <w:fldChar w:fldCharType="end"/>
      </w:r>
    </w:ins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13B6" w14:textId="227D1480" w:rsidR="00D176CF" w:rsidRDefault="00F108C8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279</w:t>
    </w:r>
    <w:r w:rsidR="00D176CF">
      <w:rPr>
        <w:rFonts w:ascii="Arial" w:hAnsi="Arial" w:cs="Arial"/>
        <w:sz w:val="18"/>
      </w:rPr>
      <w:t>N</w:t>
    </w:r>
    <w:r w:rsidR="00C76A2C">
      <w:rPr>
        <w:rFonts w:ascii="Arial" w:hAnsi="Arial" w:cs="Arial"/>
        <w:sz w:val="18"/>
      </w:rPr>
      <w:t>OG</w:t>
    </w:r>
    <w:r w:rsidR="00D176CF">
      <w:rPr>
        <w:rFonts w:ascii="Arial" w:hAnsi="Arial" w:cs="Arial"/>
        <w:sz w:val="18"/>
      </w:rPr>
      <w:t>RR</w:t>
    </w:r>
    <w:r w:rsidR="00E31352">
      <w:rPr>
        <w:rFonts w:ascii="Arial" w:hAnsi="Arial" w:cs="Arial"/>
        <w:sz w:val="18"/>
      </w:rPr>
      <w:t>-01</w:t>
    </w:r>
    <w:r w:rsidR="00D176CF">
      <w:rPr>
        <w:rFonts w:ascii="Arial" w:hAnsi="Arial" w:cs="Arial"/>
        <w:sz w:val="18"/>
      </w:rPr>
      <w:t xml:space="preserve"> </w:t>
    </w:r>
    <w:r w:rsidR="00E453C2" w:rsidRPr="00E453C2">
      <w:rPr>
        <w:rFonts w:ascii="Arial" w:hAnsi="Arial" w:cs="Arial"/>
        <w:sz w:val="18"/>
      </w:rPr>
      <w:t>Deadline Extensions for Recording Equipment Installation</w:t>
    </w:r>
    <w:r w:rsidR="00D176C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072325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446B8D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6801BCD3" w14:textId="2CE3DAA9" w:rsidR="007211AE" w:rsidRPr="00412DCA" w:rsidRDefault="00D176CF" w:rsidP="002D2D1E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F9B04" w14:textId="77777777" w:rsidR="00D176CF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ins w:id="35" w:author="Invenergy" w:date="2025-07-21T15:19:00Z" w16du:dateUtc="2025-07-21T20:19:00Z"/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  <w:p w14:paraId="45C2BCBE" w14:textId="5647F28B" w:rsidR="007211AE" w:rsidRPr="00412DCA" w:rsidRDefault="009D1B66" w:rsidP="009D1B66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ins w:id="36" w:author="Invenergy" w:date="2025-07-21T16:54:00Z" w16du:dateUtc="2025-07-21T21:54:00Z">
      <w:r>
        <w:rPr>
          <w:rFonts w:ascii="Arial" w:hAnsi="Arial" w:cs="Arial"/>
          <w:sz w:val="18"/>
        </w:rPr>
        <w:fldChar w:fldCharType="begin"/>
      </w:r>
      <w:r>
        <w:rPr>
          <w:rFonts w:ascii="Arial" w:hAnsi="Arial" w:cs="Arial"/>
          <w:sz w:val="18"/>
        </w:rPr>
        <w:instrText xml:space="preserve"> DOCPROPERTY DOCXDOCID DMS=FileSystem Format=&lt;&lt;NAME&gt;&gt; DATE \* MERGEFORMAT </w:instrText>
      </w:r>
    </w:ins>
    <w:r>
      <w:rPr>
        <w:rFonts w:ascii="Arial" w:hAnsi="Arial" w:cs="Arial"/>
        <w:sz w:val="18"/>
      </w:rPr>
      <w:fldChar w:fldCharType="separate"/>
    </w:r>
    <w:ins w:id="37" w:author="Invenergy" w:date="2025-07-21T16:54:00Z" w16du:dateUtc="2025-07-21T21:54:00Z">
      <w:r>
        <w:rPr>
          <w:rFonts w:ascii="Arial" w:hAnsi="Arial" w:cs="Arial"/>
          <w:sz w:val="18"/>
        </w:rPr>
        <w:t>DRAFT XXXNOGRR-01 NOGRR255 Language Modifications 07XX25 v6 revised - 7/21/2025 4:54 PM</w:t>
      </w:r>
      <w:r>
        <w:rPr>
          <w:rFonts w:ascii="Arial" w:hAnsi="Arial" w:cs="Arial"/>
          <w:sz w:val="18"/>
        </w:rPr>
        <w:fldChar w:fldCharType="end"/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8692E" w14:textId="77777777" w:rsidR="004A0AE4" w:rsidRDefault="004A0AE4">
      <w:r>
        <w:separator/>
      </w:r>
    </w:p>
  </w:footnote>
  <w:footnote w:type="continuationSeparator" w:id="0">
    <w:p w14:paraId="220EF19A" w14:textId="77777777" w:rsidR="004A0AE4" w:rsidRDefault="004A0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B70C3" w14:textId="77777777" w:rsidR="00D176CF" w:rsidRDefault="00D176CF" w:rsidP="00816950">
    <w:pPr>
      <w:pStyle w:val="Header"/>
      <w:jc w:val="center"/>
      <w:rPr>
        <w:sz w:val="32"/>
      </w:rPr>
    </w:pPr>
    <w:r>
      <w:rPr>
        <w:sz w:val="32"/>
      </w:rPr>
      <w:t xml:space="preserve">Nodal </w:t>
    </w:r>
    <w:r w:rsidR="00C76A2C">
      <w:rPr>
        <w:sz w:val="32"/>
      </w:rPr>
      <w:t>Operating Guide</w:t>
    </w:r>
    <w:r>
      <w:rPr>
        <w:sz w:val="32"/>
      </w:rPr>
      <w:t xml:space="preserve"> Revision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B138AB"/>
    <w:multiLevelType w:val="hybridMultilevel"/>
    <w:tmpl w:val="A38477A4"/>
    <w:lvl w:ilvl="0" w:tplc="99DAB28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64BD71F0"/>
    <w:multiLevelType w:val="hybridMultilevel"/>
    <w:tmpl w:val="2670DB80"/>
    <w:lvl w:ilvl="0" w:tplc="C778F122">
      <w:start w:val="9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90030338">
    <w:abstractNumId w:val="0"/>
  </w:num>
  <w:num w:numId="2" w16cid:durableId="878709756">
    <w:abstractNumId w:val="12"/>
  </w:num>
  <w:num w:numId="3" w16cid:durableId="765731531">
    <w:abstractNumId w:val="13"/>
  </w:num>
  <w:num w:numId="4" w16cid:durableId="1963613086">
    <w:abstractNumId w:val="1"/>
  </w:num>
  <w:num w:numId="5" w16cid:durableId="1279675509">
    <w:abstractNumId w:val="8"/>
  </w:num>
  <w:num w:numId="6" w16cid:durableId="1200241118">
    <w:abstractNumId w:val="8"/>
  </w:num>
  <w:num w:numId="7" w16cid:durableId="113403764">
    <w:abstractNumId w:val="8"/>
  </w:num>
  <w:num w:numId="8" w16cid:durableId="1306354199">
    <w:abstractNumId w:val="8"/>
  </w:num>
  <w:num w:numId="9" w16cid:durableId="1449738307">
    <w:abstractNumId w:val="8"/>
  </w:num>
  <w:num w:numId="10" w16cid:durableId="1162161447">
    <w:abstractNumId w:val="8"/>
  </w:num>
  <w:num w:numId="11" w16cid:durableId="323751953">
    <w:abstractNumId w:val="8"/>
  </w:num>
  <w:num w:numId="12" w16cid:durableId="74137000">
    <w:abstractNumId w:val="8"/>
  </w:num>
  <w:num w:numId="13" w16cid:durableId="1827822446">
    <w:abstractNumId w:val="8"/>
  </w:num>
  <w:num w:numId="14" w16cid:durableId="279143775">
    <w:abstractNumId w:val="3"/>
  </w:num>
  <w:num w:numId="15" w16cid:durableId="319192539">
    <w:abstractNumId w:val="7"/>
  </w:num>
  <w:num w:numId="16" w16cid:durableId="1144857904">
    <w:abstractNumId w:val="10"/>
  </w:num>
  <w:num w:numId="17" w16cid:durableId="664669829">
    <w:abstractNumId w:val="11"/>
  </w:num>
  <w:num w:numId="18" w16cid:durableId="1951931829">
    <w:abstractNumId w:val="4"/>
  </w:num>
  <w:num w:numId="19" w16cid:durableId="465128936">
    <w:abstractNumId w:val="9"/>
  </w:num>
  <w:num w:numId="20" w16cid:durableId="583228674">
    <w:abstractNumId w:val="2"/>
  </w:num>
  <w:num w:numId="21" w16cid:durableId="943417797">
    <w:abstractNumId w:val="6"/>
  </w:num>
  <w:num w:numId="22" w16cid:durableId="92734579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Invenergy">
    <w15:presenceInfo w15:providerId="AD" w15:userId="S::KHanson@invenergy.com::38c7cee3-3dd1-4075-adbe-7461ce228e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1258A"/>
    <w:rsid w:val="00021739"/>
    <w:rsid w:val="00060A5A"/>
    <w:rsid w:val="00064B44"/>
    <w:rsid w:val="00067FE2"/>
    <w:rsid w:val="0007682E"/>
    <w:rsid w:val="00094DDC"/>
    <w:rsid w:val="000D1AEB"/>
    <w:rsid w:val="000D2F38"/>
    <w:rsid w:val="000D3E64"/>
    <w:rsid w:val="000F13C5"/>
    <w:rsid w:val="00105A36"/>
    <w:rsid w:val="0011275C"/>
    <w:rsid w:val="001313B4"/>
    <w:rsid w:val="0014546D"/>
    <w:rsid w:val="001500D9"/>
    <w:rsid w:val="00151EA4"/>
    <w:rsid w:val="00156DB7"/>
    <w:rsid w:val="00157228"/>
    <w:rsid w:val="00160C3C"/>
    <w:rsid w:val="0017783C"/>
    <w:rsid w:val="00184D3A"/>
    <w:rsid w:val="0019314C"/>
    <w:rsid w:val="001A67DA"/>
    <w:rsid w:val="001F38F0"/>
    <w:rsid w:val="001F3D0C"/>
    <w:rsid w:val="002130BC"/>
    <w:rsid w:val="00237430"/>
    <w:rsid w:val="00276A99"/>
    <w:rsid w:val="00286AD9"/>
    <w:rsid w:val="00290855"/>
    <w:rsid w:val="002909DD"/>
    <w:rsid w:val="002966F3"/>
    <w:rsid w:val="002B69F3"/>
    <w:rsid w:val="002B763A"/>
    <w:rsid w:val="002C208F"/>
    <w:rsid w:val="002D1979"/>
    <w:rsid w:val="002D2D1E"/>
    <w:rsid w:val="002D3008"/>
    <w:rsid w:val="002D382A"/>
    <w:rsid w:val="002F1EDD"/>
    <w:rsid w:val="003013F2"/>
    <w:rsid w:val="0030232A"/>
    <w:rsid w:val="0030694A"/>
    <w:rsid w:val="003069F4"/>
    <w:rsid w:val="00327FC0"/>
    <w:rsid w:val="00360920"/>
    <w:rsid w:val="003618DF"/>
    <w:rsid w:val="00364A41"/>
    <w:rsid w:val="00384709"/>
    <w:rsid w:val="00386C35"/>
    <w:rsid w:val="003A3D77"/>
    <w:rsid w:val="003A566E"/>
    <w:rsid w:val="003A6244"/>
    <w:rsid w:val="003A6B48"/>
    <w:rsid w:val="003B5AED"/>
    <w:rsid w:val="003C6B7B"/>
    <w:rsid w:val="003E2750"/>
    <w:rsid w:val="003F7293"/>
    <w:rsid w:val="004135BD"/>
    <w:rsid w:val="00420332"/>
    <w:rsid w:val="004302A4"/>
    <w:rsid w:val="004448BB"/>
    <w:rsid w:val="004463BA"/>
    <w:rsid w:val="00446B8D"/>
    <w:rsid w:val="004822D4"/>
    <w:rsid w:val="0049290B"/>
    <w:rsid w:val="00494B33"/>
    <w:rsid w:val="004A0AE4"/>
    <w:rsid w:val="004A4451"/>
    <w:rsid w:val="004D3958"/>
    <w:rsid w:val="004F5433"/>
    <w:rsid w:val="004F5497"/>
    <w:rsid w:val="005008DF"/>
    <w:rsid w:val="005045D0"/>
    <w:rsid w:val="00504B3C"/>
    <w:rsid w:val="00505AC4"/>
    <w:rsid w:val="00506EDA"/>
    <w:rsid w:val="00534C6C"/>
    <w:rsid w:val="00550658"/>
    <w:rsid w:val="00577966"/>
    <w:rsid w:val="005809C8"/>
    <w:rsid w:val="005841C0"/>
    <w:rsid w:val="00591696"/>
    <w:rsid w:val="0059260F"/>
    <w:rsid w:val="005928F2"/>
    <w:rsid w:val="00592FA4"/>
    <w:rsid w:val="005E5074"/>
    <w:rsid w:val="00611057"/>
    <w:rsid w:val="00612E4F"/>
    <w:rsid w:val="00615D5E"/>
    <w:rsid w:val="00622E99"/>
    <w:rsid w:val="00625E5D"/>
    <w:rsid w:val="00626EBB"/>
    <w:rsid w:val="0064157B"/>
    <w:rsid w:val="00647789"/>
    <w:rsid w:val="006543EC"/>
    <w:rsid w:val="0066370F"/>
    <w:rsid w:val="0067490F"/>
    <w:rsid w:val="00681141"/>
    <w:rsid w:val="00693080"/>
    <w:rsid w:val="006A0784"/>
    <w:rsid w:val="006A4BD2"/>
    <w:rsid w:val="006A697B"/>
    <w:rsid w:val="006B2D80"/>
    <w:rsid w:val="006B4DDE"/>
    <w:rsid w:val="006C5E95"/>
    <w:rsid w:val="006E1C2D"/>
    <w:rsid w:val="006F47FF"/>
    <w:rsid w:val="00700815"/>
    <w:rsid w:val="007149D7"/>
    <w:rsid w:val="007211AE"/>
    <w:rsid w:val="00727CBD"/>
    <w:rsid w:val="00743968"/>
    <w:rsid w:val="00785415"/>
    <w:rsid w:val="00791CB9"/>
    <w:rsid w:val="00793130"/>
    <w:rsid w:val="007A1A4D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11D1F"/>
    <w:rsid w:val="00814811"/>
    <w:rsid w:val="00816219"/>
    <w:rsid w:val="00816950"/>
    <w:rsid w:val="00845778"/>
    <w:rsid w:val="00871B07"/>
    <w:rsid w:val="00887E28"/>
    <w:rsid w:val="008A352C"/>
    <w:rsid w:val="008C4987"/>
    <w:rsid w:val="008C6E80"/>
    <w:rsid w:val="008D5C3A"/>
    <w:rsid w:val="008E6DA2"/>
    <w:rsid w:val="00907B1E"/>
    <w:rsid w:val="00924A90"/>
    <w:rsid w:val="00925AFB"/>
    <w:rsid w:val="00926101"/>
    <w:rsid w:val="009412BF"/>
    <w:rsid w:val="00943AFD"/>
    <w:rsid w:val="00963A51"/>
    <w:rsid w:val="00982817"/>
    <w:rsid w:val="00983B6E"/>
    <w:rsid w:val="00987BF1"/>
    <w:rsid w:val="009936F8"/>
    <w:rsid w:val="009A3772"/>
    <w:rsid w:val="009B1248"/>
    <w:rsid w:val="009C7EE2"/>
    <w:rsid w:val="009D17F0"/>
    <w:rsid w:val="009D1B66"/>
    <w:rsid w:val="00A011E3"/>
    <w:rsid w:val="00A42796"/>
    <w:rsid w:val="00A5311D"/>
    <w:rsid w:val="00A90D58"/>
    <w:rsid w:val="00A974CB"/>
    <w:rsid w:val="00AC0024"/>
    <w:rsid w:val="00AD3B58"/>
    <w:rsid w:val="00AF56C6"/>
    <w:rsid w:val="00B032E8"/>
    <w:rsid w:val="00B13849"/>
    <w:rsid w:val="00B1621F"/>
    <w:rsid w:val="00B57F96"/>
    <w:rsid w:val="00B6250B"/>
    <w:rsid w:val="00B67892"/>
    <w:rsid w:val="00B7145D"/>
    <w:rsid w:val="00B72028"/>
    <w:rsid w:val="00BA0499"/>
    <w:rsid w:val="00BA113D"/>
    <w:rsid w:val="00BA4D33"/>
    <w:rsid w:val="00BA78B7"/>
    <w:rsid w:val="00BB1FFA"/>
    <w:rsid w:val="00BC2D06"/>
    <w:rsid w:val="00BC613A"/>
    <w:rsid w:val="00BE564A"/>
    <w:rsid w:val="00C133AE"/>
    <w:rsid w:val="00C744EB"/>
    <w:rsid w:val="00C76A2C"/>
    <w:rsid w:val="00C90702"/>
    <w:rsid w:val="00C917FF"/>
    <w:rsid w:val="00C92C29"/>
    <w:rsid w:val="00C9766A"/>
    <w:rsid w:val="00CA699C"/>
    <w:rsid w:val="00CC4F39"/>
    <w:rsid w:val="00CD2430"/>
    <w:rsid w:val="00CD544C"/>
    <w:rsid w:val="00CE3608"/>
    <w:rsid w:val="00CF23AC"/>
    <w:rsid w:val="00CF4256"/>
    <w:rsid w:val="00D04FE8"/>
    <w:rsid w:val="00D176CF"/>
    <w:rsid w:val="00D271E3"/>
    <w:rsid w:val="00D47A80"/>
    <w:rsid w:val="00D679BC"/>
    <w:rsid w:val="00D85807"/>
    <w:rsid w:val="00D87349"/>
    <w:rsid w:val="00D91EE9"/>
    <w:rsid w:val="00D95A0E"/>
    <w:rsid w:val="00D97220"/>
    <w:rsid w:val="00DA37D8"/>
    <w:rsid w:val="00DB7A2E"/>
    <w:rsid w:val="00E14D47"/>
    <w:rsid w:val="00E1641C"/>
    <w:rsid w:val="00E26708"/>
    <w:rsid w:val="00E31352"/>
    <w:rsid w:val="00E34958"/>
    <w:rsid w:val="00E37AB0"/>
    <w:rsid w:val="00E453C2"/>
    <w:rsid w:val="00E71C39"/>
    <w:rsid w:val="00E767CF"/>
    <w:rsid w:val="00EA56E6"/>
    <w:rsid w:val="00EB0C66"/>
    <w:rsid w:val="00EC322C"/>
    <w:rsid w:val="00EC335F"/>
    <w:rsid w:val="00EC48FB"/>
    <w:rsid w:val="00EF232A"/>
    <w:rsid w:val="00EF437D"/>
    <w:rsid w:val="00F021B3"/>
    <w:rsid w:val="00F05A69"/>
    <w:rsid w:val="00F108C8"/>
    <w:rsid w:val="00F134E7"/>
    <w:rsid w:val="00F3219E"/>
    <w:rsid w:val="00F43FFD"/>
    <w:rsid w:val="00F44236"/>
    <w:rsid w:val="00F52517"/>
    <w:rsid w:val="00F700A5"/>
    <w:rsid w:val="00FA57B2"/>
    <w:rsid w:val="00FB37BB"/>
    <w:rsid w:val="00FB509B"/>
    <w:rsid w:val="00FC3D4B"/>
    <w:rsid w:val="00FC6312"/>
    <w:rsid w:val="00FD61E6"/>
    <w:rsid w:val="00FE36E3"/>
    <w:rsid w:val="00FE6B0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5BDBA8DD"/>
  <w15:chartTrackingRefBased/>
  <w15:docId w15:val="{C665140B-FEEE-4E59-BC9C-66E53724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link w:val="H4Char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link w:val="H5Char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E1C2D"/>
    <w:rPr>
      <w:color w:val="605E5C"/>
      <w:shd w:val="clear" w:color="auto" w:fill="E1DFDD"/>
    </w:rPr>
  </w:style>
  <w:style w:type="paragraph" w:customStyle="1" w:styleId="BodyTextNumbered">
    <w:name w:val="Body Text Numbered"/>
    <w:basedOn w:val="BodyText"/>
    <w:link w:val="BodyTextNumberedChar1"/>
    <w:rsid w:val="006E1C2D"/>
    <w:pPr>
      <w:ind w:left="720" w:hanging="720"/>
    </w:pPr>
    <w:rPr>
      <w:iCs/>
      <w:szCs w:val="20"/>
    </w:rPr>
  </w:style>
  <w:style w:type="character" w:customStyle="1" w:styleId="BodyTextNumberedChar1">
    <w:name w:val="Body Text Numbered Char1"/>
    <w:link w:val="BodyTextNumbered"/>
    <w:rsid w:val="006E1C2D"/>
    <w:rPr>
      <w:iCs/>
      <w:sz w:val="24"/>
    </w:rPr>
  </w:style>
  <w:style w:type="character" w:customStyle="1" w:styleId="H4Char">
    <w:name w:val="H4 Char"/>
    <w:link w:val="H4"/>
    <w:rsid w:val="006E1C2D"/>
    <w:rPr>
      <w:b/>
      <w:bCs/>
      <w:snapToGrid w:val="0"/>
      <w:sz w:val="24"/>
    </w:rPr>
  </w:style>
  <w:style w:type="character" w:customStyle="1" w:styleId="H5Char">
    <w:name w:val="H5 Char"/>
    <w:link w:val="H5"/>
    <w:rsid w:val="008C4987"/>
    <w:rPr>
      <w:b/>
      <w:bCs/>
      <w:i/>
      <w:iCs/>
      <w:sz w:val="24"/>
      <w:szCs w:val="26"/>
    </w:rPr>
  </w:style>
  <w:style w:type="character" w:customStyle="1" w:styleId="H3Char">
    <w:name w:val="H3 Char"/>
    <w:link w:val="H3"/>
    <w:rsid w:val="008C4987"/>
    <w:rPr>
      <w:b/>
      <w:bCs/>
      <w:i/>
      <w:sz w:val="24"/>
    </w:rPr>
  </w:style>
  <w:style w:type="paragraph" w:styleId="ListParagraph">
    <w:name w:val="List Paragraph"/>
    <w:basedOn w:val="Normal"/>
    <w:uiPriority w:val="34"/>
    <w:qFormat/>
    <w:rsid w:val="008C4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9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https://www.ercot.com/files/docs/2023/08/25/ERCOT-Strategic-Plan-2024-2028.pdf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hyperlink" Target="mailto:Jordan.Troublefield@ercot.com" TargetMode="External"/><Relationship Id="rId10" Type="http://schemas.openxmlformats.org/officeDocument/2006/relationships/hyperlink" Target="https://www.ercot.com/files/docs/2023/08/25/ERCOT-Strategic-Plan-2024-2028.pdf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mailto:khanson@invenergy.co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00DC9-2839-4B78-BCCF-BE7BAEC61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594</Words>
  <Characters>4301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4886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Invenergy</cp:lastModifiedBy>
  <cp:revision>2</cp:revision>
  <cp:lastPrinted>2013-11-15T22:11:00Z</cp:lastPrinted>
  <dcterms:created xsi:type="dcterms:W3CDTF">2025-07-23T22:17:00Z</dcterms:created>
  <dcterms:modified xsi:type="dcterms:W3CDTF">2025-07-23T22:17:00Z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2023-12-27T17:23:38Z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8d952d68-1e9c-4ba3-8c8d-e926e2ae16a4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XDOCID">
    <vt:lpwstr>DRAFT XXXNOGRR-01 NOGRR255 Language Modifications 07XX25 v6 revised - 7/21/2025 4:54 PM</vt:lpwstr>
  </property>
  <property fmtid="{D5CDD505-2E9C-101B-9397-08002B2CF9AE}" pid="10" name="DocXFormat">
    <vt:lpwstr>DefaultFormat</vt:lpwstr>
  </property>
  <property fmtid="{D5CDD505-2E9C-101B-9397-08002B2CF9AE}" pid="11" name="DocXLocation">
    <vt:lpwstr>EveryPage</vt:lpwstr>
  </property>
</Properties>
</file>